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F01ADB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ADB" w:rsidRDefault="00F01ADB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ADB" w:rsidRPr="00F01ADB" w:rsidRDefault="006E67A8" w:rsidP="00804705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6E67A8">
              <w:rPr>
                <w:b/>
                <w:sz w:val="26"/>
                <w:szCs w:val="26"/>
                <w:lang w:val="en-US"/>
              </w:rPr>
              <w:t>203B_221</w:t>
            </w:r>
          </w:p>
        </w:tc>
      </w:tr>
      <w:tr w:rsidR="00F01ADB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ADB" w:rsidRDefault="00F01ADB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ADB" w:rsidRPr="006E67A8" w:rsidRDefault="00804705" w:rsidP="00804705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804705">
              <w:rPr>
                <w:b/>
                <w:sz w:val="24"/>
                <w:szCs w:val="24"/>
                <w:lang w:val="en-US"/>
              </w:rPr>
              <w:t>2076800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804705" w:rsidRPr="002C0290" w:rsidTr="000A1067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4705" w:rsidRPr="002C0290" w:rsidRDefault="00804705" w:rsidP="000A106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705" w:rsidRPr="002C0290" w:rsidRDefault="00804705" w:rsidP="000A10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804705" w:rsidRPr="002C0290" w:rsidTr="000A1067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705" w:rsidRPr="002C0290" w:rsidRDefault="00804705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804705" w:rsidRPr="002C0290" w:rsidTr="000A1067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705" w:rsidRPr="002C0290" w:rsidRDefault="00804705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804705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705" w:rsidRPr="002C0290" w:rsidRDefault="00804705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«Воронежэнерго»</w:t>
            </w:r>
          </w:p>
        </w:tc>
      </w:tr>
      <w:tr w:rsidR="00804705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705" w:rsidRPr="002C0290" w:rsidRDefault="00804705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804705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705" w:rsidRPr="002C0290" w:rsidRDefault="00804705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FC4E44">
        <w:rPr>
          <w:b/>
          <w:sz w:val="26"/>
          <w:szCs w:val="26"/>
        </w:rPr>
        <w:t>(</w:t>
      </w:r>
      <w:r w:rsidR="00C05094" w:rsidRPr="00963CBE">
        <w:rPr>
          <w:b/>
          <w:sz w:val="26"/>
          <w:szCs w:val="26"/>
        </w:rPr>
        <w:t>Гайка М12</w:t>
      </w:r>
      <w:r w:rsidR="00FC4E44">
        <w:rPr>
          <w:b/>
          <w:sz w:val="26"/>
          <w:szCs w:val="26"/>
        </w:rPr>
        <w:t>)</w:t>
      </w:r>
      <w:r w:rsidR="005262B5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FC4E44" w:rsidRPr="00697DC5" w:rsidRDefault="00FC4E44" w:rsidP="00FC4E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Технические требования к продукции.</w:t>
      </w:r>
    </w:p>
    <w:p w:rsidR="00FC4E44" w:rsidRPr="008271F0" w:rsidRDefault="00FC4E44" w:rsidP="00FC4E44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</w:t>
      </w:r>
      <w:r w:rsidRPr="00697DC5">
        <w:rPr>
          <w:sz w:val="24"/>
          <w:szCs w:val="24"/>
        </w:rPr>
        <w:t xml:space="preserve"> характеристики метизов должны соответствовать параметрам </w:t>
      </w:r>
      <w:r w:rsidRPr="008271F0">
        <w:rPr>
          <w:sz w:val="24"/>
          <w:szCs w:val="24"/>
        </w:rPr>
        <w:t>ГОСТ 5915-70 «Гайки шестигранные класса точности В. Конструкция и размеры».</w:t>
      </w:r>
    </w:p>
    <w:p w:rsidR="00FC4E44" w:rsidRPr="008271F0" w:rsidRDefault="00FC4E44" w:rsidP="00FC4E4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C4E44" w:rsidRPr="008271F0" w:rsidRDefault="00FC4E44" w:rsidP="00FC4E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271F0">
        <w:rPr>
          <w:b/>
          <w:bCs/>
          <w:sz w:val="26"/>
          <w:szCs w:val="26"/>
        </w:rPr>
        <w:t xml:space="preserve">Общие требования. </w:t>
      </w:r>
    </w:p>
    <w:p w:rsidR="00FC4E44" w:rsidRPr="00697DC5" w:rsidRDefault="00FC4E44" w:rsidP="00FC4E4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697DC5">
        <w:rPr>
          <w:sz w:val="24"/>
          <w:szCs w:val="24"/>
        </w:rPr>
        <w:t>СанПиН</w:t>
      </w:r>
      <w:proofErr w:type="spellEnd"/>
      <w:r w:rsidRPr="00697DC5">
        <w:rPr>
          <w:sz w:val="24"/>
          <w:szCs w:val="24"/>
        </w:rPr>
        <w:t xml:space="preserve"> и другим документам, </w:t>
      </w:r>
      <w:proofErr w:type="gramStart"/>
      <w:r w:rsidRPr="00697DC5">
        <w:rPr>
          <w:sz w:val="24"/>
          <w:szCs w:val="24"/>
        </w:rPr>
        <w:t>устанавливающим</w:t>
      </w:r>
      <w:proofErr w:type="gramEnd"/>
      <w:r w:rsidRPr="00697DC5">
        <w:rPr>
          <w:sz w:val="24"/>
          <w:szCs w:val="24"/>
        </w:rPr>
        <w:t xml:space="preserve"> требования к качеству и экологической безопасности продукции. </w:t>
      </w:r>
    </w:p>
    <w:p w:rsidR="00FC4E44" w:rsidRPr="00697DC5" w:rsidRDefault="00FC4E44" w:rsidP="00FC4E4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 xml:space="preserve">2.2.Участник закупочных процедур на право заключения договора на поставку метизов для нужд </w:t>
      </w:r>
      <w:r w:rsidR="00804705">
        <w:rPr>
          <w:sz w:val="24"/>
          <w:szCs w:val="24"/>
        </w:rPr>
        <w:t>П</w:t>
      </w:r>
      <w:r w:rsidRPr="00697DC5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C4E44" w:rsidRPr="00697DC5" w:rsidRDefault="00FC4E44" w:rsidP="00FC4E4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FC4E44" w:rsidRPr="00697DC5" w:rsidRDefault="00FC4E44" w:rsidP="00FC4E4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5D3556">
        <w:rPr>
          <w:sz w:val="24"/>
          <w:szCs w:val="24"/>
        </w:rPr>
        <w:t xml:space="preserve">ГОСТ 5915-70 «Гайки шестигранные класса точности </w:t>
      </w:r>
      <w:r w:rsidRPr="005D3556">
        <w:rPr>
          <w:sz w:val="24"/>
          <w:szCs w:val="24"/>
          <w:lang w:val="en-US"/>
        </w:rPr>
        <w:t>B</w:t>
      </w:r>
      <w:r w:rsidRPr="005D3556">
        <w:rPr>
          <w:sz w:val="24"/>
          <w:szCs w:val="24"/>
        </w:rPr>
        <w:t>. Конструкция и размеры»;</w:t>
      </w:r>
    </w:p>
    <w:p w:rsidR="00FC4E44" w:rsidRPr="00697DC5" w:rsidRDefault="00FC4E44" w:rsidP="00FC4E4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C4E44" w:rsidRPr="00697DC5" w:rsidRDefault="00FC4E44" w:rsidP="00FC4E4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FC4E44" w:rsidRPr="00697DC5" w:rsidRDefault="00FC4E44" w:rsidP="00FC4E44">
      <w:pPr>
        <w:spacing w:line="276" w:lineRule="auto"/>
        <w:ind w:left="144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 w:rsidRPr="00697DC5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C4E44" w:rsidRPr="00697DC5" w:rsidRDefault="00FC4E44" w:rsidP="00FC4E44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FC4E44" w:rsidRPr="00697DC5" w:rsidRDefault="00FC4E44" w:rsidP="00FC4E4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 w:rsidRPr="00697DC5">
        <w:rPr>
          <w:szCs w:val="24"/>
        </w:rPr>
        <w:t>данного</w:t>
      </w:r>
      <w:proofErr w:type="gramEnd"/>
      <w:r w:rsidRPr="00697DC5">
        <w:rPr>
          <w:szCs w:val="24"/>
        </w:rPr>
        <w:t xml:space="preserve"> ТЗ.</w:t>
      </w:r>
    </w:p>
    <w:p w:rsidR="00FC4E44" w:rsidRPr="00697DC5" w:rsidRDefault="00FC4E44" w:rsidP="00FC4E4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FC4E44" w:rsidRPr="00697DC5" w:rsidRDefault="00FC4E44" w:rsidP="00FC4E44">
      <w:pPr>
        <w:spacing w:line="276" w:lineRule="auto"/>
        <w:rPr>
          <w:sz w:val="24"/>
          <w:szCs w:val="24"/>
        </w:rPr>
      </w:pPr>
    </w:p>
    <w:p w:rsidR="00FC4E44" w:rsidRPr="00697DC5" w:rsidRDefault="00FC4E44" w:rsidP="00FC4E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:rsidR="00FC4E44" w:rsidRPr="00697DC5" w:rsidRDefault="00FC4E44" w:rsidP="00FC4E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</w:t>
      </w:r>
      <w:r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C4E44" w:rsidRPr="00697DC5" w:rsidRDefault="00FC4E44" w:rsidP="00FC4E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C4E44" w:rsidRPr="00697DC5" w:rsidRDefault="00FC4E44" w:rsidP="00FC4E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C4E44" w:rsidRPr="00697DC5" w:rsidRDefault="00FC4E44" w:rsidP="00FC4E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FC4E44" w:rsidRPr="00697DC5" w:rsidRDefault="00FC4E44" w:rsidP="00FC4E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C4E44" w:rsidRPr="00697DC5" w:rsidRDefault="00FC4E44" w:rsidP="00FC4E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FC4E44" w:rsidRPr="00697DC5" w:rsidRDefault="00FC4E44" w:rsidP="00FC4E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 w:rsidRPr="00697DC5"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FC4E44" w:rsidRPr="00697DC5" w:rsidRDefault="00FC4E44" w:rsidP="00FC4E4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FC4E44" w:rsidRPr="00697DC5" w:rsidRDefault="00FC4E44" w:rsidP="00FC4E44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FC4E44" w:rsidRPr="00697DC5" w:rsidRDefault="00FC4E44" w:rsidP="00FC4E4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Правила приемки продукции.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804705">
        <w:rPr>
          <w:szCs w:val="24"/>
        </w:rPr>
        <w:t>П</w:t>
      </w:r>
      <w:r w:rsidRPr="00697DC5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FC4E44" w:rsidRPr="00697DC5" w:rsidRDefault="00FC4E44" w:rsidP="00FC4E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C4E44" w:rsidRPr="00697DC5" w:rsidRDefault="00FC4E44" w:rsidP="00FC4E44">
      <w:pPr>
        <w:rPr>
          <w:sz w:val="26"/>
          <w:szCs w:val="26"/>
        </w:rPr>
      </w:pPr>
    </w:p>
    <w:p w:rsidR="00FC4E44" w:rsidRDefault="00FC4E44" w:rsidP="00FC4E44">
      <w:pPr>
        <w:rPr>
          <w:sz w:val="26"/>
          <w:szCs w:val="26"/>
        </w:rPr>
      </w:pPr>
    </w:p>
    <w:p w:rsidR="00804705" w:rsidRDefault="00804705" w:rsidP="00FC4E44">
      <w:pPr>
        <w:rPr>
          <w:sz w:val="26"/>
          <w:szCs w:val="26"/>
        </w:rPr>
      </w:pPr>
    </w:p>
    <w:p w:rsidR="00804705" w:rsidRDefault="00804705" w:rsidP="00804705">
      <w:pPr>
        <w:pStyle w:val="ad"/>
        <w:tabs>
          <w:tab w:val="left" w:pos="993"/>
        </w:tabs>
        <w:spacing w:line="276" w:lineRule="auto"/>
        <w:ind w:left="709" w:firstLine="0"/>
        <w:jc w:val="center"/>
        <w:rPr>
          <w:sz w:val="26"/>
          <w:szCs w:val="26"/>
        </w:rPr>
      </w:pPr>
      <w:bookmarkStart w:id="1" w:name="_GoBack"/>
      <w:bookmarkEnd w:id="1"/>
    </w:p>
    <w:p w:rsidR="008F73A3" w:rsidRPr="00697DC5" w:rsidRDefault="00804705" w:rsidP="00804705">
      <w:pPr>
        <w:pStyle w:val="ad"/>
        <w:tabs>
          <w:tab w:val="left" w:pos="993"/>
        </w:tabs>
        <w:spacing w:line="276" w:lineRule="auto"/>
        <w:ind w:left="709" w:firstLine="0"/>
        <w:jc w:val="center"/>
        <w:rPr>
          <w:sz w:val="22"/>
          <w:szCs w:val="22"/>
        </w:rPr>
      </w:pP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EC1" w:rsidRDefault="00307EC1">
      <w:r>
        <w:separator/>
      </w:r>
    </w:p>
  </w:endnote>
  <w:endnote w:type="continuationSeparator" w:id="0">
    <w:p w:rsidR="00307EC1" w:rsidRDefault="00307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EC1" w:rsidRDefault="00307EC1">
      <w:r>
        <w:separator/>
      </w:r>
    </w:p>
  </w:footnote>
  <w:footnote w:type="continuationSeparator" w:id="0">
    <w:p w:rsidR="00307EC1" w:rsidRDefault="00307E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7D0EA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3CCB"/>
    <w:rsid w:val="001D5D1C"/>
    <w:rsid w:val="001D6900"/>
    <w:rsid w:val="001E319B"/>
    <w:rsid w:val="001E634A"/>
    <w:rsid w:val="001E6D26"/>
    <w:rsid w:val="001F090B"/>
    <w:rsid w:val="001F0BF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B5A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C1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E77CE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2B5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36761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7A8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0EAA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4705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329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3CBE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5BA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094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6D9A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36BB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ADB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4E44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DE200-FD53-4B03-BB2C-2EE9AB80E079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0139CF-9CDD-4683-B151-07142ECBF3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FA720F-E247-43D1-8E4C-BCA0C26C03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7237BF-4AF2-4F2D-B0F4-2D83C6622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707</Words>
  <Characters>5115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Aleksandrov_IM</cp:lastModifiedBy>
  <cp:revision>2</cp:revision>
  <cp:lastPrinted>2010-09-30T13:29:00Z</cp:lastPrinted>
  <dcterms:created xsi:type="dcterms:W3CDTF">2016-09-28T09:54:00Z</dcterms:created>
  <dcterms:modified xsi:type="dcterms:W3CDTF">2016-09-28T09:54:00Z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